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E7" w:rsidRDefault="007320E7" w:rsidP="00BC1F9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Searching for New GSK3</w:t>
      </w:r>
      <w:r w:rsidRPr="00687A73">
        <w:rPr>
          <w:rFonts w:ascii="Symbol" w:hAnsi="Symbol" w:cs="Times New Roman"/>
          <w:b/>
          <w:sz w:val="28"/>
          <w:szCs w:val="28"/>
        </w:rPr>
        <w:t></w:t>
      </w:r>
      <w:r>
        <w:rPr>
          <w:rFonts w:ascii="Times New Roman" w:hAnsi="Times New Roman" w:cs="Times New Roman"/>
          <w:b/>
          <w:sz w:val="28"/>
          <w:szCs w:val="28"/>
        </w:rPr>
        <w:t xml:space="preserve"> Kinase Inhibitors for Treatment of Alzheimer’s Disease: Computer Modeling, Enzyme and Cell Assays</w:t>
      </w:r>
    </w:p>
    <w:p w:rsidR="00C24BB5" w:rsidRDefault="00C24BB5" w:rsidP="004C66F6">
      <w:pPr>
        <w:rPr>
          <w:rFonts w:ascii="Times New Roman" w:hAnsi="Times New Roman" w:cs="Times New Roman"/>
          <w:sz w:val="22"/>
        </w:rPr>
      </w:pPr>
    </w:p>
    <w:p w:rsidR="004C66F6" w:rsidRPr="00C24BB5" w:rsidRDefault="004C66F6" w:rsidP="00BC1F90">
      <w:pPr>
        <w:jc w:val="center"/>
        <w:rPr>
          <w:rFonts w:ascii="Times New Roman" w:hAnsi="Times New Roman" w:cs="Times New Roman"/>
          <w:sz w:val="22"/>
        </w:rPr>
      </w:pPr>
      <w:r w:rsidRPr="00C24BB5">
        <w:rPr>
          <w:rFonts w:ascii="Times New Roman" w:hAnsi="Times New Roman" w:cs="Times New Roman"/>
          <w:sz w:val="22"/>
        </w:rPr>
        <w:t>Chia-Jen Hsu</w:t>
      </w:r>
      <w:r w:rsidRPr="00C24BB5">
        <w:rPr>
          <w:rFonts w:ascii="Times New Roman" w:hAnsi="Times New Roman" w:cs="Times New Roman"/>
          <w:sz w:val="22"/>
          <w:vertAlign w:val="superscript"/>
        </w:rPr>
        <w:t xml:space="preserve"> †</w:t>
      </w:r>
      <w:r w:rsidRPr="00C24BB5">
        <w:rPr>
          <w:rFonts w:ascii="Times New Roman" w:hAnsi="Times New Roman" w:cs="Times New Roman"/>
          <w:sz w:val="22"/>
        </w:rPr>
        <w:t>, Wen-Chi Hsu</w:t>
      </w:r>
      <w:r w:rsidRPr="00C24BB5">
        <w:rPr>
          <w:rFonts w:ascii="Times New Roman" w:hAnsi="Times New Roman" w:cs="Times New Roman"/>
          <w:sz w:val="22"/>
          <w:vertAlign w:val="superscript"/>
        </w:rPr>
        <w:t>†</w:t>
      </w:r>
      <w:r w:rsidRPr="00C24BB5">
        <w:rPr>
          <w:rFonts w:ascii="Times New Roman" w:hAnsi="Times New Roman" w:cs="Times New Roman"/>
          <w:sz w:val="22"/>
        </w:rPr>
        <w:t>, An-Lun Liu</w:t>
      </w:r>
      <w:r w:rsidRPr="00C24BB5">
        <w:rPr>
          <w:rFonts w:ascii="Times New Roman" w:hAnsi="Times New Roman" w:cs="Times New Roman"/>
          <w:sz w:val="22"/>
          <w:vertAlign w:val="superscript"/>
        </w:rPr>
        <w:t>†</w:t>
      </w:r>
      <w:r w:rsidRPr="00C24BB5">
        <w:rPr>
          <w:rFonts w:ascii="Times New Roman" w:hAnsi="Times New Roman" w:cs="Times New Roman"/>
          <w:sz w:val="22"/>
        </w:rPr>
        <w:t xml:space="preserve"> , </w:t>
      </w:r>
      <w:r w:rsidR="003F081E" w:rsidRPr="00C24BB5">
        <w:rPr>
          <w:rFonts w:ascii="Times New Roman" w:hAnsi="Times New Roman" w:cs="Times New Roman"/>
          <w:sz w:val="22"/>
        </w:rPr>
        <w:t>Chia-Ming Chang</w:t>
      </w:r>
      <w:r w:rsidR="003F081E" w:rsidRPr="00C24BB5">
        <w:rPr>
          <w:rFonts w:ascii="Times New Roman" w:hAnsi="Times New Roman" w:cs="Times New Roman"/>
          <w:sz w:val="22"/>
          <w:vertAlign w:val="superscript"/>
        </w:rPr>
        <w:t>†</w:t>
      </w:r>
      <w:r w:rsidR="003F081E" w:rsidRPr="00C24BB5">
        <w:rPr>
          <w:rFonts w:ascii="Times New Roman" w:hAnsi="Times New Roman" w:cs="Times New Roman"/>
          <w:sz w:val="22"/>
        </w:rPr>
        <w:t>,</w:t>
      </w:r>
      <w:r w:rsidR="003F081E" w:rsidRPr="00BC1F90">
        <w:rPr>
          <w:rFonts w:ascii="Times New Roman" w:hAnsi="Times New Roman" w:cs="Times New Roman"/>
          <w:sz w:val="22"/>
        </w:rPr>
        <w:t xml:space="preserve"> </w:t>
      </w:r>
      <w:r w:rsidR="00BC1F90" w:rsidRPr="00BC1F90">
        <w:rPr>
          <w:rFonts w:ascii="Times New Roman" w:hAnsi="Times New Roman" w:cs="Times New Roman"/>
          <w:sz w:val="22"/>
        </w:rPr>
        <w:t>Chih-Hsin Lin</w:t>
      </w:r>
      <w:r w:rsidR="00BC1F90" w:rsidRPr="00BC1F90">
        <w:rPr>
          <w:rFonts w:ascii="Times New Roman" w:hAnsi="Times New Roman" w:cs="Times New Roman"/>
          <w:sz w:val="22"/>
          <w:vertAlign w:val="superscript"/>
        </w:rPr>
        <w:t>‡</w:t>
      </w:r>
      <w:r w:rsidR="00BC1F90" w:rsidRPr="00BC1F90">
        <w:rPr>
          <w:rFonts w:ascii="Times New Roman" w:hAnsi="Times New Roman" w:cs="Times New Roman"/>
          <w:sz w:val="22"/>
        </w:rPr>
        <w:t xml:space="preserve">, </w:t>
      </w:r>
      <w:r w:rsidRPr="00BC1F90">
        <w:rPr>
          <w:rFonts w:ascii="Times New Roman" w:hAnsi="Times New Roman" w:cs="Times New Roman"/>
          <w:b/>
          <w:sz w:val="22"/>
        </w:rPr>
        <w:t>Ying-Chieh Sun</w:t>
      </w:r>
      <w:r w:rsidRPr="00BC1F90">
        <w:rPr>
          <w:rFonts w:ascii="Times New Roman" w:hAnsi="Times New Roman" w:cs="Times New Roman"/>
          <w:b/>
          <w:sz w:val="22"/>
          <w:vertAlign w:val="superscript"/>
        </w:rPr>
        <w:t xml:space="preserve"> </w:t>
      </w:r>
      <w:r w:rsidRPr="00C24BB5">
        <w:rPr>
          <w:rFonts w:ascii="Times New Roman" w:hAnsi="Times New Roman" w:cs="Times New Roman"/>
          <w:sz w:val="22"/>
          <w:vertAlign w:val="superscript"/>
        </w:rPr>
        <w:t>†,</w:t>
      </w:r>
      <w:r w:rsidRPr="00C24BB5">
        <w:rPr>
          <w:rFonts w:ascii="Times New Roman" w:hAnsi="Times New Roman" w:cs="Times New Roman"/>
          <w:sz w:val="22"/>
        </w:rPr>
        <w:t>*, Guan-Chiun Lee</w:t>
      </w:r>
      <w:r w:rsidRPr="00C24BB5">
        <w:rPr>
          <w:rFonts w:ascii="Times New Roman" w:hAnsi="Times New Roman" w:cs="Times New Roman"/>
          <w:sz w:val="22"/>
          <w:vertAlign w:val="superscript"/>
        </w:rPr>
        <w:t>‡,</w:t>
      </w:r>
      <w:r w:rsidRPr="00C24BB5">
        <w:rPr>
          <w:rFonts w:ascii="Times New Roman" w:hAnsi="Times New Roman" w:cs="Times New Roman"/>
          <w:sz w:val="22"/>
        </w:rPr>
        <w:t>* , Guey-Jen Lee-Chen</w:t>
      </w:r>
      <w:r w:rsidRPr="00C24BB5">
        <w:rPr>
          <w:rFonts w:ascii="Times New Roman" w:hAnsi="Times New Roman" w:cs="Times New Roman"/>
          <w:sz w:val="22"/>
          <w:vertAlign w:val="superscript"/>
        </w:rPr>
        <w:t>‡,</w:t>
      </w:r>
      <w:r w:rsidRPr="00C24BB5">
        <w:rPr>
          <w:rFonts w:ascii="Times New Roman" w:hAnsi="Times New Roman" w:cs="Times New Roman"/>
          <w:sz w:val="22"/>
        </w:rPr>
        <w:t>*</w:t>
      </w:r>
    </w:p>
    <w:p w:rsidR="004C66F6" w:rsidRPr="00BC1F90" w:rsidRDefault="004C66F6" w:rsidP="00BC1F90">
      <w:pPr>
        <w:jc w:val="center"/>
        <w:rPr>
          <w:rFonts w:ascii="Times New Roman" w:hAnsi="Times New Roman" w:cs="Times New Roman"/>
          <w:i/>
          <w:sz w:val="22"/>
        </w:rPr>
      </w:pPr>
      <w:r w:rsidRPr="00BC1F90">
        <w:rPr>
          <w:rFonts w:ascii="Times New Roman" w:hAnsi="Times New Roman" w:cs="Times New Roman"/>
          <w:i/>
          <w:sz w:val="22"/>
        </w:rPr>
        <w:t>Department of Chemistry</w:t>
      </w:r>
      <w:r w:rsidRPr="00BC1F90">
        <w:rPr>
          <w:rFonts w:ascii="Times New Roman" w:hAnsi="Times New Roman" w:cs="Times New Roman"/>
          <w:i/>
          <w:sz w:val="22"/>
          <w:vertAlign w:val="superscript"/>
        </w:rPr>
        <w:t xml:space="preserve">† </w:t>
      </w:r>
      <w:r w:rsidRPr="00BC1F90">
        <w:rPr>
          <w:rFonts w:ascii="Times New Roman" w:hAnsi="Times New Roman" w:cs="Times New Roman"/>
          <w:i/>
          <w:sz w:val="22"/>
        </w:rPr>
        <w:t>and Department of Life Science</w:t>
      </w:r>
      <w:r w:rsidRPr="00BC1F90">
        <w:rPr>
          <w:rFonts w:ascii="Times New Roman" w:hAnsi="Times New Roman" w:cs="Times New Roman"/>
          <w:i/>
          <w:sz w:val="22"/>
          <w:vertAlign w:val="superscript"/>
        </w:rPr>
        <w:t>‡</w:t>
      </w:r>
      <w:r w:rsidRPr="00BC1F90">
        <w:rPr>
          <w:rFonts w:ascii="Times New Roman" w:hAnsi="Times New Roman" w:cs="Times New Roman"/>
          <w:i/>
          <w:sz w:val="22"/>
        </w:rPr>
        <w:t>, National Taiwan Normal University, 88, Tingzhou Road Sec. 4, Taipei 116, Taiwan</w:t>
      </w:r>
    </w:p>
    <w:p w:rsidR="004C66F6" w:rsidRPr="00C24BB5" w:rsidRDefault="00BC1F90" w:rsidP="00BC1F9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Email: sun@ntnu.edu.tw</w:t>
      </w:r>
    </w:p>
    <w:p w:rsidR="007320E7" w:rsidRDefault="007320E7" w:rsidP="00C24BB5">
      <w:pPr>
        <w:widowControl/>
        <w:ind w:firstLine="480"/>
        <w:rPr>
          <w:rFonts w:ascii="Times New Roman" w:hAnsi="Times New Roman"/>
        </w:rPr>
      </w:pPr>
      <w:r>
        <w:rPr>
          <w:rFonts w:ascii="Times New Roman" w:hAnsi="Times New Roman"/>
        </w:rPr>
        <w:t>Glycogen synthase kinase 3β</w:t>
      </w:r>
      <w:r>
        <w:rPr>
          <w:rFonts w:ascii="Times New Roman" w:hAnsi="Times New Roman"/>
          <w:bCs/>
          <w:szCs w:val="24"/>
          <w:lang/>
        </w:rPr>
        <w:t xml:space="preserve"> (</w:t>
      </w:r>
      <w:r>
        <w:rPr>
          <w:rFonts w:ascii="Times New Roman" w:hAnsi="Times New Roman"/>
        </w:rPr>
        <w:t>GSK-3β</w:t>
      </w:r>
      <w:r>
        <w:rPr>
          <w:rFonts w:ascii="Times New Roman" w:hAnsi="Times New Roman"/>
          <w:bCs/>
          <w:szCs w:val="24"/>
          <w:lang/>
        </w:rPr>
        <w:t>)</w:t>
      </w:r>
      <w:r>
        <w:rPr>
          <w:rFonts w:ascii="Times New Roman" w:hAnsi="Times New Roman"/>
        </w:rPr>
        <w:t xml:space="preserve"> is widely known as a critical target protein for treating Alzheimer’s disease (AD)</w:t>
      </w:r>
      <w:r>
        <w:rPr>
          <w:rFonts w:ascii="Times New Roman" w:hAnsi="Times New Roman"/>
          <w:color w:val="231F20"/>
          <w:kern w:val="0"/>
          <w:szCs w:val="24"/>
        </w:rPr>
        <w:t xml:space="preserve">. </w:t>
      </w:r>
      <w:r>
        <w:rPr>
          <w:rFonts w:ascii="Times New Roman" w:hAnsi="Times New Roman"/>
        </w:rPr>
        <w:t>We utilized virtual screening to search databases for compounds with the potential to be used in drugs targeting GSK-3</w:t>
      </w:r>
      <w:r>
        <w:rPr>
          <w:rFonts w:ascii="Symbol" w:hAnsi="Symbol"/>
        </w:rPr>
        <w:t></w:t>
      </w:r>
      <w:r>
        <w:rPr>
          <w:rFonts w:ascii="Times New Roman" w:hAnsi="Times New Roman"/>
        </w:rPr>
        <w:t xml:space="preserve"> kinase, and kinase as well as cell assays to investigate top-scored, selected compounds. Virtual screening of more than 1.1 million compounds in the ZINC and in-house databases was conducted using an optimized computational protocol in the docking program GOLD. Of the top-ranked compounds, 16 underwent</w:t>
      </w:r>
      <w:r>
        <w:rPr>
          <w:rFonts w:ascii="Times New Roman" w:eastAsia="標楷體" w:hAnsi="Times New Roman"/>
        </w:rPr>
        <w:t xml:space="preserve"> a </w:t>
      </w:r>
      <w:r>
        <w:rPr>
          <w:rFonts w:ascii="Times New Roman" w:eastAsia="標楷體" w:hAnsi="Times New Roman"/>
          <w:szCs w:val="24"/>
        </w:rPr>
        <w:t xml:space="preserve">luminescent kinase assay </w:t>
      </w:r>
      <w:r>
        <w:rPr>
          <w:rFonts w:ascii="Times New Roman" w:eastAsia="標楷體" w:hAnsi="Times New Roman"/>
        </w:rPr>
        <w:t>and a cell assay using HEK</w:t>
      </w:r>
      <w:r>
        <w:rPr>
          <w:rFonts w:ascii="Times New Roman" w:hAnsi="Times New Roman"/>
        </w:rPr>
        <w:t>293 cells expressing DsRed-tagged ΔK280 in the repeat domain of tau (tau</w:t>
      </w:r>
      <w:r>
        <w:rPr>
          <w:rFonts w:ascii="Times New Roman" w:hAnsi="Times New Roman"/>
          <w:vertAlign w:val="subscript"/>
        </w:rPr>
        <w:t>RD</w:t>
      </w:r>
      <w:r>
        <w:rPr>
          <w:rFonts w:ascii="Times New Roman" w:hAnsi="Times New Roman"/>
        </w:rPr>
        <w:t xml:space="preserve">). The </w:t>
      </w:r>
      <w:r>
        <w:rPr>
          <w:rFonts w:ascii="Times New Roman" w:eastAsia="標楷體" w:hAnsi="Times New Roman"/>
        </w:rPr>
        <w:t xml:space="preserve">compounds </w:t>
      </w:r>
      <w:r w:rsidR="00687A73">
        <w:rPr>
          <w:rFonts w:ascii="Times New Roman" w:eastAsia="標楷體" w:hAnsi="Times New Roman"/>
        </w:rPr>
        <w:t>COMP</w:t>
      </w:r>
      <w:r>
        <w:rPr>
          <w:rFonts w:ascii="Times New Roman" w:eastAsia="標楷體" w:hAnsi="Times New Roman"/>
        </w:rPr>
        <w:t xml:space="preserve">-003 and </w:t>
      </w:r>
      <w:r w:rsidR="00687A73">
        <w:rPr>
          <w:rFonts w:ascii="Times New Roman" w:eastAsia="標楷體" w:hAnsi="Times New Roman"/>
        </w:rPr>
        <w:t>COMP</w:t>
      </w:r>
      <w:r>
        <w:rPr>
          <w:rFonts w:ascii="Times New Roman" w:eastAsia="標楷體" w:hAnsi="Times New Roman"/>
        </w:rPr>
        <w:t>-008, with determined IC</w:t>
      </w:r>
      <w:r>
        <w:rPr>
          <w:rFonts w:ascii="Times New Roman" w:eastAsia="標楷體" w:hAnsi="Times New Roman"/>
          <w:vertAlign w:val="subscript"/>
        </w:rPr>
        <w:t>50</w:t>
      </w:r>
      <w:r>
        <w:rPr>
          <w:rFonts w:ascii="Times New Roman" w:eastAsia="標楷體" w:hAnsi="Times New Roman"/>
        </w:rPr>
        <w:t xml:space="preserve"> values of 0.25 and 5.4 μM, respectively, were identified</w:t>
      </w:r>
      <w:r>
        <w:rPr>
          <w:rFonts w:ascii="Times New Roman" w:hAnsi="Times New Roman"/>
        </w:rPr>
        <w:t xml:space="preserve"> as reducing tau aggregation. Both compounds increas</w:t>
      </w:r>
      <w:r>
        <w:rPr>
          <w:rFonts w:ascii="Times New Roman" w:hAnsi="Times New Roman"/>
          <w:szCs w:val="24"/>
        </w:rPr>
        <w:t xml:space="preserve">ed </w:t>
      </w:r>
      <w:r>
        <w:rPr>
          <w:rFonts w:ascii="Times New Roman" w:eastAsia="GulliverRM" w:hAnsi="Times New Roman"/>
          <w:kern w:val="0"/>
          <w:szCs w:val="24"/>
        </w:rPr>
        <w:t>expression of phospho-GSK-3</w:t>
      </w:r>
      <w:r>
        <w:rPr>
          <w:rFonts w:ascii="Times New Roman" w:hAnsi="Times New Roman"/>
        </w:rPr>
        <w:t>β</w:t>
      </w:r>
      <w:r>
        <w:rPr>
          <w:rFonts w:ascii="Times New Roman" w:eastAsia="GulliverRM" w:hAnsi="Times New Roman"/>
          <w:kern w:val="0"/>
          <w:szCs w:val="24"/>
        </w:rPr>
        <w:t xml:space="preserve"> (Ser9) and </w:t>
      </w:r>
      <w:r>
        <w:rPr>
          <w:rFonts w:ascii="Times New Roman" w:hAnsi="Times New Roman"/>
          <w:szCs w:val="24"/>
        </w:rPr>
        <w:t>reduced endogenous tau phosphorylation at the sites of Ser202, Thr231, and Ser396. I</w:t>
      </w:r>
      <w:r>
        <w:rPr>
          <w:rFonts w:ascii="Times New Roman" w:hAnsi="Times New Roman"/>
        </w:rPr>
        <w:t>n the ∆K280</w:t>
      </w:r>
      <w:r>
        <w:rPr>
          <w:rStyle w:val="apple-style-span"/>
          <w:rFonts w:ascii="Times New Roman" w:eastAsia="標楷體" w:hAnsi="Times New Roman"/>
          <w:shd w:val="clear" w:color="auto" w:fill="FFFFFF"/>
        </w:rPr>
        <w:t xml:space="preserve"> </w:t>
      </w:r>
      <w:r>
        <w:rPr>
          <w:rFonts w:ascii="Times New Roman" w:hAnsi="Times New Roman"/>
        </w:rPr>
        <w:t>tau</w:t>
      </w:r>
      <w:r>
        <w:rPr>
          <w:rFonts w:ascii="Times New Roman" w:hAnsi="Times New Roman"/>
          <w:vertAlign w:val="subscript"/>
        </w:rPr>
        <w:t>RD</w:t>
      </w:r>
      <w:r>
        <w:rPr>
          <w:rFonts w:ascii="Times New Roman" w:hAnsi="Times New Roman"/>
        </w:rPr>
        <w:t xml:space="preserve">-DsRed SH-SY5Y cells, </w:t>
      </w:r>
      <w:r w:rsidR="00687A73">
        <w:rPr>
          <w:rFonts w:ascii="Times New Roman" w:eastAsia="標楷體" w:hAnsi="Times New Roman"/>
        </w:rPr>
        <w:t>COMP</w:t>
      </w:r>
      <w:bookmarkStart w:id="0" w:name="_GoBack"/>
      <w:bookmarkEnd w:id="0"/>
      <w:r>
        <w:rPr>
          <w:rFonts w:ascii="Times New Roman" w:eastAsia="標楷體" w:hAnsi="Times New Roman"/>
        </w:rPr>
        <w:t>-008</w:t>
      </w:r>
      <w:r>
        <w:rPr>
          <w:rFonts w:ascii="Times New Roman" w:hAnsi="Times New Roman"/>
          <w:kern w:val="0"/>
        </w:rPr>
        <w:t xml:space="preserve"> </w:t>
      </w:r>
      <w:r>
        <w:rPr>
          <w:rFonts w:ascii="Times New Roman" w:hAnsi="Times New Roman"/>
        </w:rPr>
        <w:t>enhanced HSPB1 and GRP78 expression, increased ∆K280</w:t>
      </w:r>
      <w:r>
        <w:rPr>
          <w:rStyle w:val="apple-style-span"/>
          <w:rFonts w:ascii="Times New Roman" w:eastAsia="標楷體" w:hAnsi="Times New Roman"/>
          <w:shd w:val="clear" w:color="auto" w:fill="FFFFFF"/>
        </w:rPr>
        <w:t xml:space="preserve"> </w:t>
      </w:r>
      <w:r>
        <w:rPr>
          <w:rFonts w:ascii="Times New Roman" w:hAnsi="Times New Roman"/>
        </w:rPr>
        <w:t>tau</w:t>
      </w:r>
      <w:r>
        <w:rPr>
          <w:rFonts w:ascii="Times New Roman" w:hAnsi="Times New Roman"/>
          <w:vertAlign w:val="subscript"/>
        </w:rPr>
        <w:t>RD</w:t>
      </w:r>
      <w:r>
        <w:rPr>
          <w:rFonts w:ascii="Times New Roman" w:hAnsi="Times New Roman"/>
        </w:rPr>
        <w:t xml:space="preserve">-DsRed solubility, and promoted neurite outgrowth. </w:t>
      </w:r>
      <w:r>
        <w:rPr>
          <w:rFonts w:ascii="Times New Roman" w:hAnsi="Times New Roman"/>
          <w:szCs w:val="24"/>
        </w:rPr>
        <w:t xml:space="preserve">These </w:t>
      </w:r>
      <w:r>
        <w:rPr>
          <w:rFonts w:ascii="Times New Roman" w:hAnsi="Times New Roman"/>
        </w:rPr>
        <w:t>compounds may guide the identification and synthesis of potential inhibitors analogous to these compounds and may be useful for further animal testing.</w:t>
      </w:r>
    </w:p>
    <w:p w:rsidR="004D1A28" w:rsidRPr="004D1A28" w:rsidRDefault="007320E7" w:rsidP="00C24BB5">
      <w:pPr>
        <w:widowControl/>
        <w:ind w:firstLine="480"/>
        <w:rPr>
          <w:rFonts w:ascii="Times" w:eastAsia="新細明體" w:hAnsi="Times" w:cs="Times New Roman"/>
          <w:kern w:val="0"/>
          <w:szCs w:val="20"/>
          <w:lang w:eastAsia="en-US"/>
        </w:rPr>
      </w:pPr>
      <w:r>
        <w:rPr>
          <w:rFonts w:ascii="Times New Roman" w:hAnsi="Times New Roman" w:cs="Times New Roman"/>
        </w:rPr>
        <w:t>In addition, high-accuracy MD simulation was employed to compute relative binding free energy of ligand-</w:t>
      </w:r>
      <w:r w:rsidR="004D1A28" w:rsidRPr="004D1A28">
        <w:rPr>
          <w:rFonts w:ascii="Times" w:eastAsia="新細明體" w:hAnsi="Times" w:cs="Times New Roman"/>
          <w:kern w:val="0"/>
          <w:szCs w:val="20"/>
          <w:lang w:eastAsia="en-US"/>
        </w:rPr>
        <w:t>GSK3</w:t>
      </w:r>
      <w:r w:rsidR="004D1A28" w:rsidRPr="004D1A28">
        <w:rPr>
          <w:rFonts w:ascii="Symbol" w:eastAsia="新細明體" w:hAnsi="Symbol" w:cs="Times New Roman"/>
          <w:kern w:val="0"/>
          <w:szCs w:val="20"/>
          <w:lang w:eastAsia="en-US"/>
        </w:rPr>
        <w:t></w:t>
      </w:r>
      <w:r w:rsidR="004D1A28" w:rsidRPr="004D1A28">
        <w:rPr>
          <w:rFonts w:ascii="Times" w:eastAsia="新細明體" w:hAnsi="Times" w:cs="Times New Roman"/>
          <w:kern w:val="0"/>
          <w:szCs w:val="20"/>
          <w:lang w:eastAsia="en-US"/>
        </w:rPr>
        <w:t xml:space="preserve"> </w:t>
      </w:r>
      <w:r>
        <w:rPr>
          <w:rFonts w:ascii="Times" w:eastAsia="新細明體" w:hAnsi="Times" w:cs="Times New Roman"/>
          <w:kern w:val="0"/>
          <w:szCs w:val="20"/>
          <w:lang w:eastAsia="en-US"/>
        </w:rPr>
        <w:t>complexes for 10 analogous ligands to a reference ligand.</w:t>
      </w:r>
      <w:r w:rsidR="00887142">
        <w:rPr>
          <w:rFonts w:ascii="Times" w:eastAsia="新細明體" w:hAnsi="Times" w:cs="Times New Roman"/>
          <w:kern w:val="0"/>
          <w:szCs w:val="20"/>
          <w:lang w:eastAsia="en-US"/>
        </w:rPr>
        <w:t xml:space="preserve"> 3 of them, analogs </w:t>
      </w:r>
      <w:r w:rsidR="00887142" w:rsidRPr="00687A73">
        <w:rPr>
          <w:rFonts w:ascii="Times" w:eastAsia="新細明體" w:hAnsi="Times" w:cs="Times New Roman"/>
          <w:b/>
          <w:kern w:val="0"/>
          <w:szCs w:val="20"/>
          <w:lang w:eastAsia="en-US"/>
        </w:rPr>
        <w:t>8</w:t>
      </w:r>
      <w:r w:rsidR="00887142">
        <w:rPr>
          <w:rFonts w:ascii="Times" w:eastAsia="新細明體" w:hAnsi="Times" w:cs="Times New Roman"/>
          <w:kern w:val="0"/>
          <w:szCs w:val="20"/>
          <w:lang w:eastAsia="en-US"/>
        </w:rPr>
        <w:t>-</w:t>
      </w:r>
      <w:r w:rsidR="00887142" w:rsidRPr="00687A73">
        <w:rPr>
          <w:rFonts w:ascii="Times" w:eastAsia="新細明體" w:hAnsi="Times" w:cs="Times New Roman"/>
          <w:b/>
          <w:kern w:val="0"/>
          <w:szCs w:val="20"/>
          <w:lang w:eastAsia="en-US"/>
        </w:rPr>
        <w:t>10</w:t>
      </w:r>
      <w:r w:rsidR="00887142">
        <w:rPr>
          <w:rFonts w:ascii="Times" w:eastAsia="新細明體" w:hAnsi="Times" w:cs="Times New Roman"/>
          <w:kern w:val="0"/>
          <w:szCs w:val="20"/>
          <w:lang w:eastAsia="en-US"/>
        </w:rPr>
        <w:t>, underwent kinase assay as well. The measurements</w:t>
      </w:r>
      <w:r w:rsidR="00C24BB5" w:rsidRPr="004D1A28">
        <w:rPr>
          <w:rFonts w:ascii="Times" w:eastAsia="新細明體" w:hAnsi="Times" w:cs="Times New Roman"/>
          <w:kern w:val="0"/>
          <w:szCs w:val="20"/>
          <w:lang w:eastAsia="en-US"/>
        </w:rPr>
        <w:t xml:space="preserve"> returned IC50 value</w:t>
      </w:r>
      <w:r w:rsidR="00A61479">
        <w:rPr>
          <w:rFonts w:ascii="Times" w:eastAsia="新細明體" w:hAnsi="Times" w:cs="Times New Roman"/>
          <w:kern w:val="0"/>
          <w:szCs w:val="20"/>
          <w:lang w:eastAsia="en-US"/>
        </w:rPr>
        <w:t>s</w:t>
      </w:r>
      <w:r w:rsidR="00C24BB5" w:rsidRPr="004D1A28">
        <w:rPr>
          <w:rFonts w:ascii="Times" w:eastAsia="新細明體" w:hAnsi="Times" w:cs="Times New Roman"/>
          <w:kern w:val="0"/>
          <w:szCs w:val="20"/>
          <w:lang w:eastAsia="en-US"/>
        </w:rPr>
        <w:t xml:space="preserve"> of 61 nM, 65 </w:t>
      </w:r>
      <w:r w:rsidR="00C24BB5" w:rsidRPr="004D1A28">
        <w:rPr>
          <w:rFonts w:ascii="Symbol" w:eastAsia="新細明體" w:hAnsi="Symbol" w:cs="Times New Roman"/>
          <w:kern w:val="0"/>
          <w:szCs w:val="20"/>
          <w:lang w:eastAsia="en-US"/>
        </w:rPr>
        <w:t></w:t>
      </w:r>
      <w:r w:rsidR="00C24BB5" w:rsidRPr="004D1A28">
        <w:rPr>
          <w:rFonts w:ascii="Times" w:eastAsia="新細明體" w:hAnsi="Times" w:cs="Times New Roman"/>
          <w:kern w:val="0"/>
          <w:szCs w:val="20"/>
          <w:lang w:eastAsia="en-US"/>
        </w:rPr>
        <w:t>M</w:t>
      </w:r>
      <w:r w:rsidR="00C24BB5">
        <w:rPr>
          <w:rFonts w:ascii="Times" w:eastAsia="新細明體" w:hAnsi="Times" w:cs="Times New Roman"/>
          <w:kern w:val="0"/>
          <w:szCs w:val="20"/>
          <w:lang w:eastAsia="en-US"/>
        </w:rPr>
        <w:t xml:space="preserve">, </w:t>
      </w:r>
      <w:r w:rsidR="00C24BB5" w:rsidRPr="004D1A28">
        <w:rPr>
          <w:rFonts w:ascii="Times" w:eastAsia="新細明體" w:hAnsi="Times" w:cs="Times New Roman"/>
          <w:kern w:val="0"/>
          <w:szCs w:val="20"/>
          <w:lang w:eastAsia="en-US"/>
        </w:rPr>
        <w:t xml:space="preserve">and 0.4 </w:t>
      </w:r>
      <w:r w:rsidR="00C24BB5" w:rsidRPr="004D1A28">
        <w:rPr>
          <w:rFonts w:ascii="Symbol" w:eastAsia="新細明體" w:hAnsi="Symbol" w:cs="Times New Roman"/>
          <w:kern w:val="0"/>
          <w:szCs w:val="20"/>
          <w:lang w:eastAsia="en-US"/>
        </w:rPr>
        <w:t></w:t>
      </w:r>
      <w:r w:rsidR="00C24BB5" w:rsidRPr="004D1A28">
        <w:rPr>
          <w:rFonts w:ascii="Times" w:eastAsia="新細明體" w:hAnsi="Times" w:cs="Times New Roman"/>
          <w:kern w:val="0"/>
          <w:szCs w:val="20"/>
          <w:lang w:eastAsia="en-US"/>
        </w:rPr>
        <w:t>M, respectively.</w:t>
      </w:r>
      <w:r w:rsidR="00C24BB5">
        <w:rPr>
          <w:rFonts w:ascii="Times" w:eastAsia="新細明體" w:hAnsi="Times" w:cs="Times New Roman"/>
          <w:kern w:val="0"/>
          <w:szCs w:val="20"/>
          <w:lang w:eastAsia="en-US"/>
        </w:rPr>
        <w:t xml:space="preserve"> </w:t>
      </w:r>
      <w:r w:rsidR="00887142">
        <w:rPr>
          <w:rFonts w:ascii="Times" w:eastAsia="新細明體" w:hAnsi="Times" w:cs="Times New Roman"/>
          <w:kern w:val="0"/>
          <w:szCs w:val="20"/>
          <w:lang w:eastAsia="en-US"/>
        </w:rPr>
        <w:t>Examination of structures from simulations showed a</w:t>
      </w:r>
      <w:r w:rsidR="004D1A28" w:rsidRPr="004D1A28">
        <w:rPr>
          <w:rFonts w:ascii="Times" w:eastAsia="新細明體" w:hAnsi="Times" w:cs="Times New Roman"/>
          <w:kern w:val="0"/>
          <w:szCs w:val="20"/>
          <w:lang w:eastAsia="en-US"/>
        </w:rPr>
        <w:t>ll 3 analogs have hydrogen bonds (h-bond) with Val135 of GSK3</w:t>
      </w:r>
      <w:r w:rsidR="004D1A28" w:rsidRPr="004D1A28">
        <w:rPr>
          <w:rFonts w:ascii="Symbol" w:eastAsia="新細明體" w:hAnsi="Symbol" w:cs="Times New Roman"/>
          <w:kern w:val="0"/>
          <w:szCs w:val="20"/>
          <w:lang w:eastAsia="en-US"/>
        </w:rPr>
        <w:t></w:t>
      </w:r>
      <w:r w:rsidR="004D1A28" w:rsidRPr="004D1A28">
        <w:rPr>
          <w:rFonts w:ascii="Times" w:eastAsia="新細明體" w:hAnsi="Times" w:cs="Times New Roman"/>
          <w:kern w:val="0"/>
          <w:szCs w:val="20"/>
          <w:lang w:eastAsia="en-US"/>
        </w:rPr>
        <w:t xml:space="preserve"> kinase, which is a fingerprint h-bond of inhibitor-kinase complexes located within the hinge segment. The predicted binding modes should aid in designing the derivatives of these compounds in order to enhance binding affinity in the future.</w:t>
      </w:r>
    </w:p>
    <w:p w:rsidR="004D1A28" w:rsidRPr="00C24BB5" w:rsidRDefault="004D1A28" w:rsidP="00C24BB5">
      <w:pPr>
        <w:ind w:firstLine="480"/>
      </w:pPr>
    </w:p>
    <w:p w:rsidR="004C66F6" w:rsidRDefault="009D1C51" w:rsidP="00C24BB5">
      <w:pPr>
        <w:ind w:firstLine="480"/>
        <w:rPr>
          <w:ins w:id="1" w:author="Chia M. Chang" w:date="2017-03-20T21:16:00Z"/>
          <w:rFonts w:hint="eastAsia"/>
        </w:rPr>
      </w:pPr>
      <w:ins w:id="2" w:author="Chia M. Chang" w:date="2017-03-20T21:15:00Z">
        <w:r w:rsidRPr="009D1C51">
          <w:rPr>
            <w:rFonts w:ascii="Times New Roman" w:hAnsi="Times New Roman" w:cs="Times New Roman"/>
          </w:rPr>
          <w:t>□</w:t>
        </w:r>
        <w:r w:rsidRPr="009D1C51">
          <w:rPr>
            <w:rFonts w:hint="eastAsia"/>
          </w:rPr>
          <w:t xml:space="preserve"> Oral </w:t>
        </w:r>
      </w:ins>
      <w:ins w:id="3" w:author="Chia M. Chang" w:date="2017-03-20T21:18:00Z">
        <w:r>
          <w:rPr>
            <w:rFonts w:hint="eastAsia"/>
          </w:rPr>
          <w:t>presentation</w:t>
        </w:r>
      </w:ins>
    </w:p>
    <w:p w:rsidR="009D1C51" w:rsidRDefault="009D1C51" w:rsidP="009D1C51">
      <w:pPr>
        <w:ind w:firstLine="480"/>
        <w:rPr>
          <w:ins w:id="4" w:author="Chia M. Chang" w:date="2017-03-20T21:16:00Z"/>
          <w:rFonts w:hint="eastAsia"/>
        </w:rPr>
      </w:pPr>
      <w:ins w:id="5" w:author="Chia M. Chang" w:date="2017-03-20T21:16:00Z">
        <w:r w:rsidRPr="009D1C51">
          <w:rPr>
            <w:rFonts w:ascii="Times New Roman" w:hAnsi="Times New Roman" w:cs="Times New Roman"/>
          </w:rPr>
          <w:t>□</w:t>
        </w:r>
        <w:r w:rsidRPr="009D1C51">
          <w:rPr>
            <w:rFonts w:hint="eastAsia"/>
          </w:rPr>
          <w:t xml:space="preserve"> </w:t>
        </w:r>
        <w:r>
          <w:rPr>
            <w:rFonts w:hint="eastAsia"/>
          </w:rPr>
          <w:t>Poster</w:t>
        </w:r>
        <w:r w:rsidRPr="009D1C51">
          <w:rPr>
            <w:rFonts w:hint="eastAsia"/>
          </w:rPr>
          <w:t xml:space="preserve"> </w:t>
        </w:r>
      </w:ins>
      <w:ins w:id="6" w:author="Chia M. Chang" w:date="2017-03-20T21:18:00Z">
        <w:r>
          <w:rPr>
            <w:rFonts w:hint="eastAsia"/>
          </w:rPr>
          <w:t>presentation</w:t>
        </w:r>
      </w:ins>
    </w:p>
    <w:p w:rsidR="009D1C51" w:rsidRPr="009D1C51" w:rsidRDefault="009D1C51" w:rsidP="00C24BB5">
      <w:pPr>
        <w:ind w:firstLine="480"/>
      </w:pPr>
    </w:p>
    <w:sectPr w:rsidR="009D1C51" w:rsidRPr="009D1C51" w:rsidSect="002B57D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7FC" w:rsidRDefault="000A07FC" w:rsidP="00434E9D">
      <w:r>
        <w:separator/>
      </w:r>
    </w:p>
  </w:endnote>
  <w:endnote w:type="continuationSeparator" w:id="0">
    <w:p w:rsidR="000A07FC" w:rsidRDefault="000A07FC" w:rsidP="00434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lliverRM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7FC" w:rsidRDefault="000A07FC" w:rsidP="00434E9D">
      <w:r>
        <w:separator/>
      </w:r>
    </w:p>
  </w:footnote>
  <w:footnote w:type="continuationSeparator" w:id="0">
    <w:p w:rsidR="000A07FC" w:rsidRDefault="000A07FC" w:rsidP="00434E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66F6"/>
    <w:rsid w:val="000676C4"/>
    <w:rsid w:val="000A07FC"/>
    <w:rsid w:val="00171A8A"/>
    <w:rsid w:val="00281704"/>
    <w:rsid w:val="002B57D8"/>
    <w:rsid w:val="00311334"/>
    <w:rsid w:val="00333834"/>
    <w:rsid w:val="003A270D"/>
    <w:rsid w:val="003B6BDE"/>
    <w:rsid w:val="003F081E"/>
    <w:rsid w:val="003F17B0"/>
    <w:rsid w:val="00434E9D"/>
    <w:rsid w:val="004B105A"/>
    <w:rsid w:val="004B2FB6"/>
    <w:rsid w:val="004C66F6"/>
    <w:rsid w:val="004D1A28"/>
    <w:rsid w:val="005E7F72"/>
    <w:rsid w:val="00601F0D"/>
    <w:rsid w:val="00687A73"/>
    <w:rsid w:val="00690E25"/>
    <w:rsid w:val="006A5FAC"/>
    <w:rsid w:val="0070401B"/>
    <w:rsid w:val="007320E7"/>
    <w:rsid w:val="007F35A4"/>
    <w:rsid w:val="00887142"/>
    <w:rsid w:val="008F3183"/>
    <w:rsid w:val="00943D15"/>
    <w:rsid w:val="009D1C51"/>
    <w:rsid w:val="00A61479"/>
    <w:rsid w:val="00B16EC4"/>
    <w:rsid w:val="00BC1F90"/>
    <w:rsid w:val="00C24BB5"/>
    <w:rsid w:val="00CA27F0"/>
    <w:rsid w:val="00CB55D7"/>
    <w:rsid w:val="00D8757B"/>
    <w:rsid w:val="00DB4ED3"/>
    <w:rsid w:val="00E971D5"/>
    <w:rsid w:val="00F37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7D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66F6"/>
    <w:rPr>
      <w:color w:val="0563C1" w:themeColor="hyperlink"/>
      <w:u w:val="single"/>
    </w:rPr>
  </w:style>
  <w:style w:type="paragraph" w:styleId="a4">
    <w:name w:val="No Spacing"/>
    <w:uiPriority w:val="1"/>
    <w:qFormat/>
    <w:rsid w:val="004C66F6"/>
    <w:pPr>
      <w:widowControl w:val="0"/>
    </w:pPr>
  </w:style>
  <w:style w:type="paragraph" w:styleId="a5">
    <w:name w:val="Title"/>
    <w:basedOn w:val="a"/>
    <w:next w:val="a"/>
    <w:link w:val="a6"/>
    <w:uiPriority w:val="10"/>
    <w:qFormat/>
    <w:rsid w:val="004C66F6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4C66F6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Web">
    <w:name w:val="Normal (Web)"/>
    <w:basedOn w:val="a"/>
    <w:uiPriority w:val="99"/>
    <w:semiHidden/>
    <w:unhideWhenUsed/>
    <w:rsid w:val="00CB55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B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B105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34E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434E9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434E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434E9D"/>
    <w:rPr>
      <w:sz w:val="20"/>
      <w:szCs w:val="20"/>
    </w:rPr>
  </w:style>
  <w:style w:type="character" w:customStyle="1" w:styleId="apple-style-span">
    <w:name w:val="apple-style-span"/>
    <w:basedOn w:val="a0"/>
    <w:rsid w:val="007320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031D1-28C2-40EB-AD6D-69138093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 Sun</dc:creator>
  <cp:lastModifiedBy>Chia M. Chang</cp:lastModifiedBy>
  <cp:revision>10</cp:revision>
  <dcterms:created xsi:type="dcterms:W3CDTF">2015-10-23T07:50:00Z</dcterms:created>
  <dcterms:modified xsi:type="dcterms:W3CDTF">2017-03-20T13:18:00Z</dcterms:modified>
</cp:coreProperties>
</file>